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7352" w14:textId="5D69C824" w:rsidR="009D4745" w:rsidRDefault="009D4745" w:rsidP="009D4745">
      <w:pPr>
        <w:rPr>
          <w:rFonts w:ascii="Arial Narrow" w:hAnsi="Arial Narrow" w:cs="Arial"/>
          <w:b/>
          <w:bCs/>
          <w:snapToGrid w:val="0"/>
          <w:sz w:val="22"/>
        </w:rPr>
      </w:pPr>
      <w:r>
        <w:rPr>
          <w:rFonts w:ascii="Arial Narrow" w:hAnsi="Arial Narrow" w:cs="Arial"/>
          <w:b/>
          <w:bCs/>
          <w:snapToGrid w:val="0"/>
        </w:rPr>
        <w:t>Pro účely zařazení dodavatele do Systému kvalifikace „</w:t>
      </w:r>
      <w:r w:rsidR="007F1960" w:rsidRPr="007F1960">
        <w:rPr>
          <w:rFonts w:ascii="Arial Narrow" w:hAnsi="Arial Narrow" w:cs="Arial"/>
          <w:b/>
          <w:bCs/>
          <w:snapToGrid w:val="0"/>
        </w:rPr>
        <w:t>Výměna vedení a rekonstrukce rozvoden</w:t>
      </w:r>
      <w:r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1C13030F" w14:textId="16CC87F0" w:rsidR="009D4745" w:rsidRDefault="009D4745" w:rsidP="009D4745">
      <w:pPr>
        <w:rPr>
          <w:rFonts w:ascii="Arial Narrow" w:hAnsi="Arial Narrow" w:cs="Arial"/>
          <w:b/>
          <w:bCs/>
          <w:snapToGrid w:val="0"/>
        </w:rPr>
      </w:pPr>
      <w:r w:rsidRPr="00715F6A">
        <w:rPr>
          <w:rFonts w:ascii="Arial Narrow" w:hAnsi="Arial Narrow" w:cs="Arial"/>
          <w:b/>
          <w:bCs/>
          <w:snapToGrid w:val="0"/>
        </w:rPr>
        <w:t xml:space="preserve">Kategorie: </w:t>
      </w:r>
      <w:r w:rsidRPr="00715F6A">
        <w:rPr>
          <w:rFonts w:ascii="Arial Narrow" w:hAnsi="Arial Narrow" w:cs="Arial"/>
          <w:b/>
        </w:rPr>
        <w:t xml:space="preserve">část </w:t>
      </w:r>
      <w:del w:id="0" w:author="Popelková, Lenka" w:date="2022-03-08T12:53:00Z">
        <w:r w:rsidR="002835A4" w:rsidDel="00806AD0">
          <w:rPr>
            <w:rFonts w:ascii="Arial Narrow" w:hAnsi="Arial Narrow" w:cs="Arial"/>
            <w:b/>
          </w:rPr>
          <w:delText>B</w:delText>
        </w:r>
        <w:r w:rsidRPr="00715F6A" w:rsidDel="00806AD0">
          <w:rPr>
            <w:rFonts w:ascii="Arial Narrow" w:hAnsi="Arial Narrow" w:cs="Arial"/>
            <w:b/>
          </w:rPr>
          <w:delText xml:space="preserve"> </w:delText>
        </w:r>
      </w:del>
      <w:ins w:id="1" w:author="Popelková, Lenka" w:date="2022-03-08T12:53:00Z">
        <w:r w:rsidR="00806AD0">
          <w:rPr>
            <w:rFonts w:ascii="Arial Narrow" w:hAnsi="Arial Narrow" w:cs="Arial"/>
            <w:b/>
          </w:rPr>
          <w:t>C</w:t>
        </w:r>
        <w:r w:rsidR="00806AD0" w:rsidRPr="00715F6A">
          <w:rPr>
            <w:rFonts w:ascii="Arial Narrow" w:hAnsi="Arial Narrow" w:cs="Arial"/>
            <w:b/>
          </w:rPr>
          <w:t xml:space="preserve"> </w:t>
        </w:r>
      </w:ins>
      <w:r w:rsidRPr="00715F6A">
        <w:rPr>
          <w:rFonts w:ascii="Arial Narrow" w:hAnsi="Arial Narrow" w:cs="Arial"/>
          <w:b/>
        </w:rPr>
        <w:t xml:space="preserve">– </w:t>
      </w:r>
      <w:ins w:id="2" w:author="Popelková, Lenka" w:date="2022-03-08T13:04:00Z">
        <w:r w:rsidR="007F0D91">
          <w:rPr>
            <w:rFonts w:ascii="Arial Narrow" w:hAnsi="Arial Narrow" w:cs="Arial"/>
            <w:b/>
          </w:rPr>
          <w:t>r</w:t>
        </w:r>
      </w:ins>
      <w:ins w:id="3" w:author="Popelková, Lenka" w:date="2022-03-08T12:50:00Z">
        <w:r w:rsidR="007C2FED" w:rsidRPr="00513627">
          <w:rPr>
            <w:rFonts w:ascii="Arial Narrow" w:hAnsi="Arial Narrow" w:cs="Arial"/>
            <w:b/>
          </w:rPr>
          <w:t xml:space="preserve">ekonstrukce rozvoden </w:t>
        </w:r>
      </w:ins>
      <w:del w:id="4" w:author="Popelková, Lenka" w:date="2022-03-08T12:50:00Z">
        <w:r w:rsidR="002835A4" w:rsidDel="007C2FED">
          <w:rPr>
            <w:rFonts w:ascii="Arial Narrow" w:hAnsi="Arial Narrow" w:cs="Arial"/>
            <w:b/>
          </w:rPr>
          <w:delText>Rekonstrukce rozvoden</w:delText>
        </w:r>
      </w:del>
    </w:p>
    <w:p w14:paraId="3A0124BD" w14:textId="77777777" w:rsidR="009D4745" w:rsidRPr="009D4745" w:rsidRDefault="009D4745" w:rsidP="005212F3">
      <w:pPr>
        <w:rPr>
          <w:rFonts w:ascii="Arial Narrow" w:hAnsi="Arial Narrow" w:cs="Arial"/>
          <w:b/>
          <w:bCs/>
          <w:snapToGrid w:val="0"/>
        </w:rPr>
      </w:pPr>
    </w:p>
    <w:p w14:paraId="66CEDC7A" w14:textId="78B45A82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8ED23D1" w14:textId="77777777" w:rsidR="005212F3" w:rsidRPr="009D4745" w:rsidRDefault="005212F3" w:rsidP="005212F3">
      <w:pPr>
        <w:rPr>
          <w:rFonts w:ascii="Arial Narrow" w:hAnsi="Arial Narrow" w:cs="Arial"/>
          <w:i/>
          <w:snapToGrid w:val="0"/>
          <w:sz w:val="20"/>
        </w:rPr>
      </w:pPr>
      <w:r w:rsidRPr="009D4745">
        <w:rPr>
          <w:rFonts w:ascii="Arial Narrow" w:hAnsi="Arial Narrow" w:cs="Arial"/>
          <w:i/>
          <w:snapToGrid w:val="0"/>
          <w:sz w:val="20"/>
        </w:rPr>
        <w:t>obchodní firma / jméno a příjmení</w:t>
      </w:r>
      <w:r w:rsidRPr="009D4745">
        <w:rPr>
          <w:rFonts w:ascii="Arial Narrow" w:hAnsi="Arial Narrow" w:cs="Arial"/>
          <w:i/>
          <w:snapToGrid w:val="0"/>
          <w:sz w:val="20"/>
          <w:vertAlign w:val="superscript"/>
        </w:rPr>
        <w:footnoteReference w:id="1"/>
      </w:r>
    </w:p>
    <w:p w14:paraId="2C83C731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se sídlem</w:t>
      </w:r>
      <w:r w:rsidRPr="009D4745">
        <w:rPr>
          <w:rFonts w:ascii="Arial Narrow" w:hAnsi="Arial Narrow" w:cs="Arial"/>
          <w:snapToGrid w:val="0"/>
          <w:sz w:val="20"/>
        </w:rPr>
        <w:softHyphen/>
      </w:r>
      <w:r w:rsidRPr="009D4745">
        <w:rPr>
          <w:rFonts w:ascii="Arial Narrow" w:hAnsi="Arial Narrow" w:cs="Arial"/>
          <w:snapToGrid w:val="0"/>
          <w:sz w:val="20"/>
        </w:rPr>
        <w:softHyphen/>
        <w:t xml:space="preserve"> / trvale bytem……</w:t>
      </w:r>
    </w:p>
    <w:p w14:paraId="567D7A77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IČO:……</w:t>
      </w:r>
    </w:p>
    <w:p w14:paraId="26D01501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společnost zapsaná v obchodním rejstříku vedeném ……,</w:t>
      </w:r>
    </w:p>
    <w:p w14:paraId="17C27ED0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 xml:space="preserve">oddíl ……, vložka </w:t>
      </w:r>
      <w:r w:rsidRPr="009D4745">
        <w:rPr>
          <w:rFonts w:ascii="Arial Narrow" w:hAnsi="Arial Narrow" w:cs="Arial"/>
          <w:snapToGrid w:val="0"/>
          <w:sz w:val="20"/>
        </w:rPr>
        <w:softHyphen/>
      </w:r>
      <w:r w:rsidRPr="009D4745">
        <w:rPr>
          <w:rFonts w:ascii="Arial Narrow" w:hAnsi="Arial Narrow" w:cs="Arial"/>
          <w:snapToGrid w:val="0"/>
          <w:sz w:val="20"/>
        </w:rPr>
        <w:softHyphen/>
        <w:t>……</w:t>
      </w:r>
    </w:p>
    <w:p w14:paraId="1B87B4ED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zastoupená: ……</w:t>
      </w:r>
    </w:p>
    <w:p w14:paraId="358B66F8" w14:textId="77777777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</w:p>
    <w:p w14:paraId="005E5B1F" w14:textId="35D6F6E0" w:rsidR="007F1960" w:rsidRDefault="005212F3" w:rsidP="007F1960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zadávanou zadavatelem </w:t>
      </w:r>
      <w:r w:rsidR="00B937AF">
        <w:rPr>
          <w:rFonts w:ascii="Arial Narrow" w:hAnsi="Arial Narrow" w:cs="Arial"/>
          <w:b/>
          <w:bCs/>
          <w:snapToGrid w:val="0"/>
        </w:rPr>
        <w:t>EG.D</w:t>
      </w:r>
      <w:r w:rsidRPr="009D4745">
        <w:rPr>
          <w:rFonts w:ascii="Arial Narrow" w:hAnsi="Arial Narrow" w:cs="Arial"/>
          <w:b/>
          <w:bCs/>
          <w:snapToGrid w:val="0"/>
        </w:rPr>
        <w:t xml:space="preserve">, a.s., tímto čestně prohlašuje, že </w:t>
      </w:r>
      <w:r w:rsidR="007F1960" w:rsidRPr="007F1960">
        <w:rPr>
          <w:rFonts w:ascii="Arial Narrow" w:hAnsi="Arial Narrow" w:cs="Arial"/>
          <w:b/>
          <w:bCs/>
          <w:snapToGrid w:val="0"/>
        </w:rPr>
        <w:t xml:space="preserve">on sám nebo </w:t>
      </w:r>
      <w:r w:rsidR="002C7745">
        <w:rPr>
          <w:rFonts w:ascii="Arial Narrow" w:hAnsi="Arial Narrow" w:cs="Arial"/>
          <w:b/>
          <w:bCs/>
          <w:snapToGrid w:val="0"/>
        </w:rPr>
        <w:t>jiné osoby, prostřednictvím kterých prokazuje tuto část kvalifikace</w:t>
      </w:r>
      <w:r w:rsidR="007C2FED">
        <w:rPr>
          <w:rFonts w:ascii="Arial Narrow" w:hAnsi="Arial Narrow" w:cs="Arial"/>
          <w:b/>
          <w:bCs/>
          <w:snapToGrid w:val="0"/>
        </w:rPr>
        <w:t xml:space="preserve"> </w:t>
      </w:r>
      <w:r w:rsidR="007F1960" w:rsidRPr="007F1960">
        <w:rPr>
          <w:rFonts w:ascii="Arial Narrow" w:hAnsi="Arial Narrow" w:cs="Arial"/>
          <w:b/>
          <w:bCs/>
          <w:snapToGrid w:val="0"/>
        </w:rPr>
        <w:t>mají k dispozici technické vybavení a mechanizační prostředky potřebné k plnění předmětu VZ, a to především:</w:t>
      </w:r>
    </w:p>
    <w:p w14:paraId="6BA1B166" w14:textId="77777777" w:rsidR="007F1960" w:rsidRPr="007F1960" w:rsidRDefault="007F1960" w:rsidP="007F1960">
      <w:pPr>
        <w:rPr>
          <w:rFonts w:ascii="Arial Narrow" w:hAnsi="Arial Narrow" w:cs="Arial"/>
          <w:b/>
          <w:bCs/>
          <w:snapToGrid w:val="0"/>
        </w:rPr>
      </w:pPr>
    </w:p>
    <w:p w14:paraId="77B9F1A4" w14:textId="77777777" w:rsidR="002835A4" w:rsidRPr="002835A4" w:rsidRDefault="002835A4" w:rsidP="002835A4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2835A4">
        <w:rPr>
          <w:rFonts w:ascii="Arial Narrow" w:hAnsi="Arial Narrow"/>
          <w:sz w:val="22"/>
          <w:szCs w:val="22"/>
        </w:rPr>
        <w:t>alespoň 1 montážní plošina s dosahem manipulace minimálně 13 m</w:t>
      </w:r>
    </w:p>
    <w:p w14:paraId="33781372" w14:textId="77777777" w:rsidR="002835A4" w:rsidRPr="002835A4" w:rsidRDefault="002835A4" w:rsidP="002835A4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2835A4">
        <w:rPr>
          <w:rFonts w:ascii="Arial Narrow" w:hAnsi="Arial Narrow"/>
          <w:sz w:val="22"/>
          <w:szCs w:val="22"/>
        </w:rPr>
        <w:t>alespoň 1 terénní montážní plošina s deklarovanou schopností jízdy mimo zpevněné komunikace a s dosahem manipulace minimálně 13 m</w:t>
      </w:r>
    </w:p>
    <w:p w14:paraId="208EC16D" w14:textId="40E1D282" w:rsidR="002835A4" w:rsidRPr="002835A4" w:rsidRDefault="002835A4" w:rsidP="002835A4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2835A4">
        <w:rPr>
          <w:rFonts w:ascii="Arial Narrow" w:hAnsi="Arial Narrow"/>
          <w:sz w:val="22"/>
          <w:szCs w:val="22"/>
        </w:rPr>
        <w:t>alespoň 1 zařízení pro manipulaci s materiály na staveništi (traktor, nebo obdobný stroj)</w:t>
      </w:r>
    </w:p>
    <w:p w14:paraId="1F9F313D" w14:textId="233B378F" w:rsidR="002835A4" w:rsidRDefault="002835A4" w:rsidP="002835A4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2835A4">
        <w:rPr>
          <w:rFonts w:ascii="Arial Narrow" w:hAnsi="Arial Narrow"/>
          <w:sz w:val="22"/>
          <w:szCs w:val="22"/>
        </w:rPr>
        <w:t>alespoň 1 bagr pro výkopové práce</w:t>
      </w:r>
    </w:p>
    <w:p w14:paraId="1D4B837C" w14:textId="77777777" w:rsidR="007F1960" w:rsidRPr="007F1960" w:rsidRDefault="007F1960" w:rsidP="007F1960">
      <w:pPr>
        <w:spacing w:after="120"/>
        <w:ind w:left="709"/>
        <w:rPr>
          <w:rFonts w:ascii="Arial Narrow" w:hAnsi="Arial Narrow" w:cs="Arial"/>
          <w:sz w:val="22"/>
          <w:szCs w:val="22"/>
        </w:rPr>
      </w:pPr>
    </w:p>
    <w:p w14:paraId="51D5C24B" w14:textId="0B6B7E3F" w:rsidR="002C7745" w:rsidRDefault="002C7745" w:rsidP="002C7745">
      <w:pPr>
        <w:ind w:left="709"/>
        <w:rPr>
          <w:rFonts w:ascii="Arial Narrow" w:hAnsi="Arial Narrow" w:cs="Arial"/>
          <w:sz w:val="22"/>
          <w:szCs w:val="22"/>
        </w:rPr>
      </w:pPr>
      <w:r w:rsidRPr="002C7745">
        <w:rPr>
          <w:rFonts w:ascii="Arial Narrow" w:hAnsi="Arial Narrow" w:cs="Arial"/>
          <w:sz w:val="22"/>
          <w:szCs w:val="22"/>
        </w:rPr>
        <w:t xml:space="preserve">Před podpisem smlouvy dodavatel </w:t>
      </w:r>
      <w:r w:rsidR="007C2FED">
        <w:rPr>
          <w:rFonts w:ascii="Arial Narrow" w:hAnsi="Arial Narrow" w:cs="Arial"/>
          <w:sz w:val="22"/>
          <w:szCs w:val="22"/>
        </w:rPr>
        <w:t xml:space="preserve">čestným prohlášením </w:t>
      </w:r>
      <w:r w:rsidRPr="002C7745">
        <w:rPr>
          <w:rFonts w:ascii="Arial Narrow" w:hAnsi="Arial Narrow" w:cs="Arial"/>
          <w:sz w:val="22"/>
          <w:szCs w:val="22"/>
        </w:rPr>
        <w:t>prokáže, že on sám</w:t>
      </w:r>
      <w:r w:rsidR="007C2FED">
        <w:rPr>
          <w:rFonts w:ascii="Arial Narrow" w:hAnsi="Arial Narrow" w:cs="Arial"/>
          <w:sz w:val="22"/>
          <w:szCs w:val="22"/>
        </w:rPr>
        <w:t xml:space="preserve"> </w:t>
      </w:r>
      <w:r w:rsidRPr="002C7745">
        <w:rPr>
          <w:rFonts w:ascii="Arial Narrow" w:hAnsi="Arial Narrow" w:cs="Arial"/>
          <w:sz w:val="22"/>
          <w:szCs w:val="22"/>
        </w:rPr>
        <w:t>nebo jiná osoba prostřednictvím které prokazuje kvalifikaci disponují dílenskými prostředky, přičemž tyto budou po celou dobu zařazení Dodavatele do Systému kvalifikace vhodné pro práci, při které budou používány, a to včetně předepsaných kontrol, zkoušek, revizí a údržby</w:t>
      </w:r>
      <w:r>
        <w:rPr>
          <w:rFonts w:ascii="Arial Narrow" w:hAnsi="Arial Narrow" w:cs="Arial"/>
          <w:sz w:val="22"/>
          <w:szCs w:val="22"/>
        </w:rPr>
        <w:t>.</w:t>
      </w:r>
    </w:p>
    <w:p w14:paraId="16AAAF4E" w14:textId="77777777" w:rsidR="007F1960" w:rsidRPr="00C3488C" w:rsidRDefault="007F1960" w:rsidP="007F1960">
      <w:pPr>
        <w:ind w:left="774"/>
        <w:rPr>
          <w:color w:val="000000" w:themeColor="text1"/>
        </w:rPr>
      </w:pPr>
    </w:p>
    <w:p w14:paraId="7188DFE3" w14:textId="15DB075C" w:rsidR="007F1960" w:rsidRPr="007F1960" w:rsidRDefault="007F1960" w:rsidP="007F1960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ind w:left="709"/>
        <w:rPr>
          <w:rFonts w:ascii="Arial Narrow" w:hAnsi="Arial Narrow"/>
          <w:sz w:val="22"/>
          <w:szCs w:val="22"/>
          <w:lang w:val="cs-CZ"/>
        </w:rPr>
      </w:pPr>
      <w:bookmarkStart w:id="5" w:name="_Hlk20139171"/>
      <w:r w:rsidRPr="007F1960">
        <w:rPr>
          <w:rFonts w:ascii="Arial Narrow" w:hAnsi="Arial Narrow"/>
          <w:sz w:val="22"/>
          <w:szCs w:val="22"/>
          <w:lang w:val="cs-CZ"/>
        </w:rPr>
        <w:t xml:space="preserve">Před podpisem jednotlivých dílčích smluv, v rámci součinnosti, </w:t>
      </w:r>
      <w:r>
        <w:rPr>
          <w:rFonts w:ascii="Arial Narrow" w:hAnsi="Arial Narrow"/>
          <w:sz w:val="22"/>
          <w:szCs w:val="22"/>
          <w:lang w:val="cs-CZ"/>
        </w:rPr>
        <w:t>bude doloženo:</w:t>
      </w:r>
      <w:r w:rsidRPr="007F1960">
        <w:rPr>
          <w:rFonts w:ascii="Arial Narrow" w:hAnsi="Arial Narrow"/>
          <w:sz w:val="22"/>
          <w:szCs w:val="22"/>
          <w:lang w:val="cs-CZ"/>
        </w:rPr>
        <w:t xml:space="preserve"> výpis z majetkové evidence popř. způsob smluvního zajištění vybavení min. po dobu plnění dané zakázky. </w:t>
      </w:r>
    </w:p>
    <w:bookmarkEnd w:id="5"/>
    <w:p w14:paraId="42B0928C" w14:textId="0B800CB7" w:rsidR="00E90C10" w:rsidRPr="009D4745" w:rsidRDefault="00E90C10" w:rsidP="00E90C10">
      <w:pPr>
        <w:pStyle w:val="text"/>
        <w:spacing w:line="276" w:lineRule="auto"/>
        <w:rPr>
          <w:rFonts w:ascii="Arial Narrow" w:hAnsi="Arial Narrow"/>
          <w:sz w:val="20"/>
          <w:szCs w:val="20"/>
          <w:lang w:eastAsia="cs-CZ"/>
        </w:rPr>
      </w:pPr>
    </w:p>
    <w:p w14:paraId="4D3C92CC" w14:textId="77777777" w:rsidR="004433D6" w:rsidRPr="009D4745" w:rsidRDefault="004433D6" w:rsidP="007254DC">
      <w:pPr>
        <w:spacing w:line="360" w:lineRule="auto"/>
        <w:jc w:val="center"/>
        <w:rPr>
          <w:rFonts w:ascii="Arial Narrow" w:hAnsi="Arial Narrow" w:cs="Arial"/>
          <w:b/>
          <w:sz w:val="20"/>
        </w:rPr>
      </w:pPr>
    </w:p>
    <w:p w14:paraId="38680379" w14:textId="5A57E557" w:rsidR="004433D6" w:rsidRPr="009D4745" w:rsidRDefault="009D4745" w:rsidP="00715F6A">
      <w:pPr>
        <w:spacing w:line="360" w:lineRule="auto"/>
        <w:jc w:val="left"/>
        <w:rPr>
          <w:rFonts w:ascii="Arial Narrow" w:hAnsi="Arial Narrow" w:cs="Arial"/>
          <w:b/>
          <w:sz w:val="20"/>
        </w:rPr>
      </w:pPr>
      <w:r w:rsidRPr="000C6867">
        <w:rPr>
          <w:rFonts w:ascii="Arial Narrow" w:hAnsi="Arial Narrow" w:cs="Arial"/>
          <w:sz w:val="20"/>
          <w:highlight w:val="yellow"/>
        </w:rPr>
        <w:t>V____________________dne___________________</w:t>
      </w:r>
    </w:p>
    <w:p w14:paraId="63AD8DFB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CB7722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B8D2F" w14:textId="77777777" w:rsidR="00E20C71" w:rsidRDefault="00E20C71" w:rsidP="007254DC">
      <w:r>
        <w:separator/>
      </w:r>
    </w:p>
  </w:endnote>
  <w:endnote w:type="continuationSeparator" w:id="0">
    <w:p w14:paraId="2BF9B312" w14:textId="77777777" w:rsidR="00E20C71" w:rsidRDefault="00E20C71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2510A" w14:textId="77777777" w:rsidR="00E20C71" w:rsidRDefault="00E20C71" w:rsidP="007254DC">
      <w:r>
        <w:separator/>
      </w:r>
    </w:p>
  </w:footnote>
  <w:footnote w:type="continuationSeparator" w:id="0">
    <w:p w14:paraId="64AB98FA" w14:textId="77777777" w:rsidR="00E20C71" w:rsidRDefault="00E20C71" w:rsidP="007254DC">
      <w:r>
        <w:continuationSeparator/>
      </w:r>
    </w:p>
  </w:footnote>
  <w:footnote w:id="1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618E0738" w:rsidR="00CB7722" w:rsidRPr="009D4745" w:rsidRDefault="00947BEF" w:rsidP="009D4745">
    <w:pPr>
      <w:pStyle w:val="Zhlav"/>
      <w:jc w:val="right"/>
      <w:rPr>
        <w:rFonts w:ascii="Arial Narrow" w:hAnsi="Arial Narrow"/>
      </w:rPr>
    </w:pPr>
    <w:r w:rsidRPr="00947BEF">
      <w:rPr>
        <w:rFonts w:ascii="Arial Narrow" w:hAnsi="Arial Narrow" w:cs="Arial"/>
        <w:sz w:val="22"/>
        <w:szCs w:val="22"/>
      </w:rPr>
      <w:t>Priloha_6c_SK_Technické vybavení - rekonstrukce rozvoden_1_4_2022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9"/>
  </w:num>
  <w:num w:numId="3">
    <w:abstractNumId w:val="30"/>
  </w:num>
  <w:num w:numId="4">
    <w:abstractNumId w:val="34"/>
  </w:num>
  <w:num w:numId="5">
    <w:abstractNumId w:val="46"/>
  </w:num>
  <w:num w:numId="6">
    <w:abstractNumId w:val="25"/>
  </w:num>
  <w:num w:numId="7">
    <w:abstractNumId w:val="15"/>
  </w:num>
  <w:num w:numId="8">
    <w:abstractNumId w:val="45"/>
  </w:num>
  <w:num w:numId="9">
    <w:abstractNumId w:val="31"/>
  </w:num>
  <w:num w:numId="10">
    <w:abstractNumId w:val="4"/>
  </w:num>
  <w:num w:numId="11">
    <w:abstractNumId w:val="5"/>
  </w:num>
  <w:num w:numId="12">
    <w:abstractNumId w:val="32"/>
  </w:num>
  <w:num w:numId="13">
    <w:abstractNumId w:val="48"/>
  </w:num>
  <w:num w:numId="14">
    <w:abstractNumId w:val="10"/>
  </w:num>
  <w:num w:numId="15">
    <w:abstractNumId w:val="2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</w:num>
  <w:num w:numId="19">
    <w:abstractNumId w:val="19"/>
  </w:num>
  <w:num w:numId="20">
    <w:abstractNumId w:val="28"/>
  </w:num>
  <w:num w:numId="21">
    <w:abstractNumId w:val="36"/>
  </w:num>
  <w:num w:numId="22">
    <w:abstractNumId w:val="3"/>
  </w:num>
  <w:num w:numId="23">
    <w:abstractNumId w:val="48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7"/>
  </w:num>
  <w:num w:numId="28">
    <w:abstractNumId w:val="17"/>
  </w:num>
  <w:num w:numId="29">
    <w:abstractNumId w:val="33"/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8"/>
  </w:num>
  <w:num w:numId="35">
    <w:abstractNumId w:val="6"/>
  </w:num>
  <w:num w:numId="36">
    <w:abstractNumId w:val="41"/>
  </w:num>
  <w:num w:numId="37">
    <w:abstractNumId w:val="40"/>
  </w:num>
  <w:num w:numId="38">
    <w:abstractNumId w:val="44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7"/>
  </w:num>
  <w:num w:numId="42">
    <w:abstractNumId w:val="16"/>
  </w:num>
  <w:num w:numId="43">
    <w:abstractNumId w:val="18"/>
  </w:num>
  <w:num w:numId="44">
    <w:abstractNumId w:val="42"/>
  </w:num>
  <w:num w:numId="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8"/>
  </w:num>
  <w:num w:numId="48">
    <w:abstractNumId w:val="24"/>
  </w:num>
  <w:num w:numId="49">
    <w:abstractNumId w:val="22"/>
  </w:num>
  <w:num w:numId="50">
    <w:abstractNumId w:val="26"/>
  </w:num>
  <w:num w:numId="51">
    <w:abstractNumId w:val="43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31</cp:revision>
  <cp:lastPrinted>2019-06-04T11:19:00Z</cp:lastPrinted>
  <dcterms:created xsi:type="dcterms:W3CDTF">2019-06-04T11:14:00Z</dcterms:created>
  <dcterms:modified xsi:type="dcterms:W3CDTF">2022-03-08T12:04:00Z</dcterms:modified>
</cp:coreProperties>
</file>